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D3962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C1A4C">
              <w:t>release</w:t>
            </w:r>
            <w:r w:rsidR="0083742E">
              <w:t xml:space="preserve"> 9.0.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E5D480" w:rsidR="00357C5E" w:rsidRDefault="0083742E" w:rsidP="00357C5E">
            <w:pPr>
              <w:pStyle w:val="SICode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977960">
              <w:rPr>
                <w:rFonts w:eastAsia="Times New Roman" w:cstheme="minorHAnsi"/>
                <w:lang w:eastAsia="en-AU"/>
              </w:rPr>
              <w:t>04</w:t>
            </w:r>
          </w:p>
        </w:tc>
        <w:tc>
          <w:tcPr>
            <w:tcW w:w="6327" w:type="dxa"/>
          </w:tcPr>
          <w:p w14:paraId="3AE55F2B" w14:textId="70E1CAAE" w:rsidR="00357C5E" w:rsidRDefault="00637006" w:rsidP="00357C5E">
            <w:pPr>
              <w:pStyle w:val="SIComponentTitle"/>
            </w:pPr>
            <w:r w:rsidRPr="00637006">
              <w:t>Restrain animal</w:t>
            </w:r>
            <w:r w:rsidR="005F1DAC">
              <w:t>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E104C21" w14:textId="77777777" w:rsidR="00065613" w:rsidRDefault="00065613" w:rsidP="00065613">
            <w:pPr>
              <w:pStyle w:val="SIText"/>
            </w:pPr>
            <w:r>
              <w:t>This unit describes the skills and knowledge required to restrain animals prior to stunning.</w:t>
            </w:r>
          </w:p>
          <w:p w14:paraId="0862C795" w14:textId="4515EE85" w:rsidR="00065613" w:rsidRDefault="00A57B93" w:rsidP="00065613">
            <w:pPr>
              <w:pStyle w:val="SIText"/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Pr="00944846">
              <w:t xml:space="preserve">applies to individuals who work under general supervision in </w:t>
            </w:r>
            <w:r w:rsidR="00E8059E" w:rsidRPr="00944846">
              <w:t xml:space="preserve">a </w:t>
            </w:r>
            <w:r w:rsidR="00010702">
              <w:t>meat processing</w:t>
            </w:r>
            <w:r w:rsidR="00E8059E" w:rsidRPr="00944846">
              <w:t xml:space="preserve"> premises</w:t>
            </w:r>
            <w:r w:rsidRPr="00E8059E">
              <w:t xml:space="preserve">, to </w:t>
            </w:r>
            <w:r w:rsidR="00065613" w:rsidRPr="00E8059E">
              <w:t>opera</w:t>
            </w:r>
            <w:r w:rsidRPr="00E8059E">
              <w:t>te</w:t>
            </w:r>
            <w:r w:rsidR="00065613" w:rsidRPr="00E8059E">
              <w:t xml:space="preserve"> restrainers such as knocking boxes and V</w:t>
            </w:r>
            <w:r w:rsidR="00447208">
              <w:t>-</w:t>
            </w:r>
            <w:r w:rsidR="00065613" w:rsidRPr="00E8059E">
              <w:t>belt restrainers.</w:t>
            </w:r>
          </w:p>
          <w:p w14:paraId="679E37D6" w14:textId="46EE7F87" w:rsidR="0094240E" w:rsidRPr="0018245B" w:rsidRDefault="0094240E" w:rsidP="0006561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44665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446658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32F4A65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76F271F" w:rsidR="00E8059E" w:rsidRDefault="00E8059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E63D3">
        <w:trPr>
          <w:trHeight w:val="421"/>
        </w:trPr>
        <w:tc>
          <w:tcPr>
            <w:tcW w:w="2689" w:type="dxa"/>
          </w:tcPr>
          <w:p w14:paraId="200766C1" w14:textId="3DF49BE4" w:rsidR="00715042" w:rsidRPr="00715042" w:rsidRDefault="00D9385D" w:rsidP="009E63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A226AF5" w:rsidR="00BE46B2" w:rsidRDefault="0083742E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3742E" w14:paraId="0A045559" w14:textId="77777777" w:rsidTr="000F31BE">
        <w:tc>
          <w:tcPr>
            <w:tcW w:w="2689" w:type="dxa"/>
          </w:tcPr>
          <w:p w14:paraId="624D0834" w14:textId="2DF32B8E" w:rsidR="0083742E" w:rsidRDefault="0083742E" w:rsidP="0083742E">
            <w:pPr>
              <w:pStyle w:val="SIText"/>
            </w:pPr>
            <w:r>
              <w:t xml:space="preserve">1. Prepare to restrain </w:t>
            </w:r>
            <w:r w:rsidR="005F1DAC">
              <w:t>animals</w:t>
            </w:r>
          </w:p>
        </w:tc>
        <w:tc>
          <w:tcPr>
            <w:tcW w:w="6327" w:type="dxa"/>
          </w:tcPr>
          <w:p w14:paraId="106E5B22" w14:textId="7278B330" w:rsidR="0083742E" w:rsidRDefault="0083742E" w:rsidP="0083742E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74AAEF21" w14:textId="7DD46EEC" w:rsidR="0083742E" w:rsidRDefault="0083742E" w:rsidP="0083742E">
            <w:pPr>
              <w:pStyle w:val="SIText"/>
            </w:pPr>
            <w:r>
              <w:t>1.2 Identify animal welfare requirements</w:t>
            </w:r>
            <w:r w:rsidR="009B2843">
              <w:t xml:space="preserve"> for restraining animals to minimise stress and for minimum time</w:t>
            </w:r>
          </w:p>
          <w:p w14:paraId="005C1BE2" w14:textId="77777777" w:rsidR="0083742E" w:rsidRDefault="0083742E" w:rsidP="0083742E">
            <w:pPr>
              <w:pStyle w:val="SIText"/>
            </w:pPr>
            <w:r>
              <w:t xml:space="preserve">1.3 Identify requirements for </w:t>
            </w:r>
            <w:r w:rsidR="009B2843">
              <w:t xml:space="preserve">using </w:t>
            </w:r>
            <w:r>
              <w:t>mechanical restraints</w:t>
            </w:r>
          </w:p>
          <w:p w14:paraId="40409E43" w14:textId="64DAA274" w:rsidR="00E8059E" w:rsidRDefault="00E8059E" w:rsidP="0083742E">
            <w:pPr>
              <w:pStyle w:val="SIText"/>
            </w:pPr>
            <w:r>
              <w:t xml:space="preserve">1.4 Check that the restrainer is set for the size of </w:t>
            </w:r>
            <w:r w:rsidR="00BD258C">
              <w:t>animal</w:t>
            </w:r>
            <w:r w:rsidR="00371235">
              <w:t>s</w:t>
            </w:r>
            <w:r>
              <w:t>, where used</w:t>
            </w:r>
          </w:p>
        </w:tc>
      </w:tr>
      <w:tr w:rsidR="0083742E" w14:paraId="1915290A" w14:textId="77777777" w:rsidTr="000F31BE">
        <w:tc>
          <w:tcPr>
            <w:tcW w:w="2689" w:type="dxa"/>
          </w:tcPr>
          <w:p w14:paraId="4CA92DE3" w14:textId="1B7F32A6" w:rsidR="0083742E" w:rsidRDefault="0083742E" w:rsidP="0083742E">
            <w:pPr>
              <w:pStyle w:val="SIText"/>
            </w:pPr>
            <w:r>
              <w:t xml:space="preserve">2. </w:t>
            </w:r>
            <w:r w:rsidR="00010702">
              <w:t xml:space="preserve">Confine </w:t>
            </w:r>
            <w:r>
              <w:t>animal</w:t>
            </w:r>
          </w:p>
        </w:tc>
        <w:tc>
          <w:tcPr>
            <w:tcW w:w="6327" w:type="dxa"/>
          </w:tcPr>
          <w:p w14:paraId="529709EF" w14:textId="2EFBA74B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1 </w:t>
            </w:r>
            <w:r>
              <w:t xml:space="preserve">Comply with all workplace requirements </w:t>
            </w:r>
            <w:r w:rsidR="009B2843">
              <w:t xml:space="preserve">and </w:t>
            </w:r>
            <w:r>
              <w:t>with animal welfare requirements</w:t>
            </w:r>
          </w:p>
          <w:p w14:paraId="0764F357" w14:textId="378BC01D" w:rsidR="0083742E" w:rsidRDefault="009B2843" w:rsidP="0083742E">
            <w:pPr>
              <w:pStyle w:val="SIText"/>
            </w:pPr>
            <w:r>
              <w:t>2.</w:t>
            </w:r>
            <w:r w:rsidR="001F3B6C">
              <w:t xml:space="preserve">2 </w:t>
            </w:r>
            <w:r w:rsidR="00E8059E" w:rsidRPr="00E8059E">
              <w:t>Monitor operation and report incidents</w:t>
            </w:r>
          </w:p>
          <w:p w14:paraId="58C9A976" w14:textId="1EABC83F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3 </w:t>
            </w:r>
            <w:r>
              <w:t xml:space="preserve">Monitor welfare of animal </w:t>
            </w:r>
            <w:r w:rsidR="00E8059E">
              <w:t>and report incidents</w:t>
            </w:r>
          </w:p>
          <w:p w14:paraId="61635685" w14:textId="5D981FD7" w:rsidR="0083742E" w:rsidRDefault="0083742E" w:rsidP="0083742E">
            <w:pPr>
              <w:pStyle w:val="SIText"/>
            </w:pPr>
            <w:r>
              <w:t>2.</w:t>
            </w:r>
            <w:r w:rsidR="001F3B6C">
              <w:t xml:space="preserve">4 </w:t>
            </w:r>
            <w:r>
              <w:t>Release restrained animal</w:t>
            </w:r>
          </w:p>
          <w:p w14:paraId="11523057" w14:textId="37F42350" w:rsidR="00E8059E" w:rsidRDefault="00E8059E" w:rsidP="0083742E">
            <w:pPr>
              <w:pStyle w:val="SIText"/>
            </w:pPr>
            <w:r>
              <w:t>2.</w:t>
            </w:r>
            <w:r w:rsidR="001F3B6C">
              <w:t>5</w:t>
            </w:r>
            <w:r>
              <w:t xml:space="preserve"> Ensure animal is never left in a restraint during a break</w:t>
            </w:r>
            <w:r w:rsidR="00BD258C">
              <w:t xml:space="preserve"> or breakdown</w:t>
            </w:r>
          </w:p>
        </w:tc>
      </w:tr>
    </w:tbl>
    <w:p w14:paraId="5DA88CEE" w14:textId="77777777" w:rsidR="001C5F53" w:rsidRDefault="001C5F53" w:rsidP="001C5F53">
      <w:pPr>
        <w:rPr>
          <w:ins w:id="0" w:author="Jenni Oldfield" w:date="2025-11-12T11:29:00Z" w16du:dateUtc="2025-11-12T00:29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C5F53" w:rsidRPr="00C32CE5" w:rsidDel="002924F8" w14:paraId="1C74A25C" w14:textId="378396BA" w:rsidTr="0020652E">
        <w:trPr>
          <w:ins w:id="1" w:author="Jenni Oldfield" w:date="2025-11-12T11:29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7CD9" w14:textId="548A7660" w:rsidR="001C5F53" w:rsidRPr="00C32CE5" w:rsidDel="002924F8" w:rsidRDefault="001C5F53" w:rsidP="0020652E">
            <w:pPr>
              <w:spacing w:after="160" w:line="259" w:lineRule="auto"/>
              <w:rPr>
                <w:ins w:id="2" w:author="Jenni Oldfield" w:date="2025-11-12T11:29:00Z" w16du:dateUtc="2025-11-12T00:29:00Z"/>
                <w:moveFrom w:id="3" w:author="Lucinda O'Brien" w:date="2025-11-13T10:25:00Z" w16du:dateUtc="2025-11-12T23:25:00Z"/>
                <w:b/>
              </w:rPr>
            </w:pPr>
            <w:moveFromRangeStart w:id="4" w:author="Lucinda O'Brien" w:date="2025-11-13T10:25:00Z" w:name="move213921962"/>
            <w:moveFrom w:id="5" w:author="Lucinda O'Brien" w:date="2025-11-13T10:25:00Z" w16du:dateUtc="2025-11-12T23:25:00Z">
              <w:ins w:id="6" w:author="Jenni Oldfield" w:date="2025-11-12T11:29:00Z" w16du:dateUtc="2025-11-12T00:29:00Z">
                <w:r w:rsidRPr="00C32CE5" w:rsidDel="002924F8">
                  <w:rPr>
                    <w:b/>
                  </w:rPr>
                  <w:t xml:space="preserve">Range </w:t>
                </w:r>
                <w:r w:rsidDel="002924F8">
                  <w:rPr>
                    <w:b/>
                  </w:rPr>
                  <w:t>o</w:t>
                </w:r>
                <w:r w:rsidRPr="00C32CE5" w:rsidDel="002924F8">
                  <w:rPr>
                    <w:b/>
                  </w:rPr>
                  <w:t>f Conditions</w:t>
                </w:r>
              </w:ins>
            </w:moveFrom>
          </w:p>
          <w:p w14:paraId="20496A60" w14:textId="2AB3D7F6" w:rsidR="001C5F53" w:rsidRPr="002D6693" w:rsidDel="002924F8" w:rsidRDefault="001C5F53" w:rsidP="0020652E">
            <w:pPr>
              <w:pStyle w:val="SIText-Italics"/>
              <w:rPr>
                <w:ins w:id="7" w:author="Jenni Oldfield" w:date="2025-11-12T11:29:00Z" w16du:dateUtc="2025-11-12T00:29:00Z"/>
                <w:moveFrom w:id="8" w:author="Lucinda O'Brien" w:date="2025-11-13T10:25:00Z" w16du:dateUtc="2025-11-12T23:25:00Z"/>
              </w:rPr>
            </w:pPr>
            <w:moveFrom w:id="9" w:author="Lucinda O'Brien" w:date="2025-11-13T10:25:00Z" w16du:dateUtc="2025-11-12T23:25:00Z">
              <w:ins w:id="10" w:author="Jenni Oldfield" w:date="2025-11-12T11:29:00Z" w16du:dateUtc="2025-11-12T00:29:00Z">
                <w:r w:rsidRPr="002D6693" w:rsidDel="002924F8">
                  <w:t xml:space="preserve">This section specifies different work environments and conditions </w:t>
                </w:r>
                <w:r w:rsidDel="002924F8">
                  <w:t>in which the task may be performed</w:t>
                </w:r>
                <w:r w:rsidRPr="002D6693" w:rsidDel="002924F8">
                  <w:t xml:space="preserve">. </w:t>
                </w:r>
              </w:ins>
            </w:moveFrom>
          </w:p>
          <w:p w14:paraId="3B829AAD" w14:textId="67AEC9E0" w:rsidR="001C5F53" w:rsidRPr="00C32CE5" w:rsidDel="002924F8" w:rsidRDefault="001C5F53" w:rsidP="0020652E">
            <w:pPr>
              <w:pStyle w:val="SIText-Italics"/>
              <w:rPr>
                <w:ins w:id="11" w:author="Jenni Oldfield" w:date="2025-11-12T11:29:00Z" w16du:dateUtc="2025-11-12T00:29:00Z"/>
                <w:moveFrom w:id="12" w:author="Lucinda O'Brien" w:date="2025-11-13T10:25:00Z" w16du:dateUtc="2025-11-12T23:25:00Z"/>
              </w:rPr>
            </w:pPr>
            <w:moveFrom w:id="13" w:author="Lucinda O'Brien" w:date="2025-11-13T10:25:00Z" w16du:dateUtc="2025-11-12T23:25:00Z">
              <w:ins w:id="14" w:author="Jenni Oldfield" w:date="2025-11-12T11:29:00Z" w16du:dateUtc="2025-11-12T00:29:00Z">
                <w:r w:rsidRPr="002D6693" w:rsidDel="002924F8">
                  <w:t xml:space="preserve">This unit must be delivered in one of the following </w:t>
                </w:r>
                <w:r w:rsidDel="002924F8">
                  <w:t>registered meat processing wor</w:t>
                </w:r>
                <w:r w:rsidRPr="002D6693" w:rsidDel="002924F8">
                  <w:t>k environments.</w:t>
                </w:r>
              </w:ins>
            </w:moveFrom>
          </w:p>
        </w:tc>
      </w:tr>
      <w:tr w:rsidR="001C5F53" w:rsidRPr="00C32CE5" w:rsidDel="002924F8" w14:paraId="08B3326E" w14:textId="17528D65" w:rsidTr="0020652E">
        <w:trPr>
          <w:ins w:id="15" w:author="Jenni Oldfield" w:date="2025-11-12T11:2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57026" w14:textId="2B49DEDC" w:rsidR="001C5F53" w:rsidRPr="00C32CE5" w:rsidDel="002924F8" w:rsidRDefault="001C5F53" w:rsidP="0020652E">
            <w:pPr>
              <w:pStyle w:val="SIText"/>
              <w:rPr>
                <w:ins w:id="16" w:author="Jenni Oldfield" w:date="2025-11-12T11:29:00Z" w16du:dateUtc="2025-11-12T00:29:00Z"/>
                <w:moveFrom w:id="17" w:author="Lucinda O'Brien" w:date="2025-11-13T10:25:00Z" w16du:dateUtc="2025-11-12T23:25:00Z"/>
              </w:rPr>
            </w:pPr>
            <w:moveFrom w:id="18" w:author="Lucinda O'Brien" w:date="2025-11-13T10:25:00Z" w16du:dateUtc="2025-11-12T23:25:00Z">
              <w:ins w:id="19" w:author="Jenni Oldfield" w:date="2025-11-12T11:29:00Z" w16du:dateUtc="2025-11-12T00:29:00Z">
                <w:r w:rsidRPr="00C32CE5" w:rsidDel="002924F8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3BA5" w14:textId="6E197843" w:rsidR="001C5F53" w:rsidRPr="00C32CE5" w:rsidDel="002924F8" w:rsidRDefault="001C5F53" w:rsidP="0020652E">
            <w:pPr>
              <w:pStyle w:val="SIBulletList1"/>
              <w:rPr>
                <w:ins w:id="20" w:author="Jenni Oldfield" w:date="2025-11-12T11:29:00Z" w16du:dateUtc="2025-11-12T00:29:00Z"/>
                <w:moveFrom w:id="21" w:author="Lucinda O'Brien" w:date="2025-11-13T10:25:00Z" w16du:dateUtc="2025-11-12T23:25:00Z"/>
              </w:rPr>
            </w:pPr>
            <w:moveFrom w:id="22" w:author="Lucinda O'Brien" w:date="2025-11-13T10:25:00Z" w16du:dateUtc="2025-11-12T23:25:00Z">
              <w:ins w:id="23" w:author="Jenni Oldfield" w:date="2025-11-12T11:29:00Z" w16du:dateUtc="2025-11-12T00:29:00Z">
                <w:r w:rsidRPr="00C32CE5" w:rsidDel="002924F8">
                  <w:t xml:space="preserve">operating fewer than four days a week with a small throughput for one or more, small or large, species, or </w:t>
                </w:r>
              </w:ins>
            </w:moveFrom>
          </w:p>
          <w:p w14:paraId="36F8FA9D" w14:textId="23127D02" w:rsidR="001C5F53" w:rsidRPr="00C32CE5" w:rsidDel="002924F8" w:rsidRDefault="001C5F53" w:rsidP="0020652E">
            <w:pPr>
              <w:pStyle w:val="SIBulletList1"/>
              <w:rPr>
                <w:ins w:id="24" w:author="Jenni Oldfield" w:date="2025-11-12T11:29:00Z" w16du:dateUtc="2025-11-12T00:29:00Z"/>
                <w:moveFrom w:id="25" w:author="Lucinda O'Brien" w:date="2025-11-13T10:25:00Z" w16du:dateUtc="2025-11-12T23:25:00Z"/>
                <w:i/>
              </w:rPr>
            </w:pPr>
            <w:moveFrom w:id="26" w:author="Lucinda O'Brien" w:date="2025-11-13T10:25:00Z" w16du:dateUtc="2025-11-12T23:25:00Z">
              <w:ins w:id="27" w:author="Jenni Oldfield" w:date="2025-11-12T11:29:00Z" w16du:dateUtc="2025-11-12T00:29:00Z">
                <w:r w:rsidRPr="00C32CE5" w:rsidDel="002924F8">
                  <w:t>employing fewer than four workers on the processing floor</w:t>
                </w:r>
              </w:ins>
            </w:moveFrom>
          </w:p>
        </w:tc>
      </w:tr>
      <w:tr w:rsidR="001C5F53" w:rsidRPr="00C32CE5" w:rsidDel="002924F8" w14:paraId="7853EB5B" w14:textId="3EBFFC67" w:rsidTr="0020652E">
        <w:trPr>
          <w:ins w:id="28" w:author="Jenni Oldfield" w:date="2025-11-12T11:29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4DD2" w14:textId="0DDA53E5" w:rsidR="001C5F53" w:rsidRPr="00C32CE5" w:rsidDel="002924F8" w:rsidRDefault="001C5F53" w:rsidP="0020652E">
            <w:pPr>
              <w:pStyle w:val="SIText"/>
              <w:rPr>
                <w:ins w:id="29" w:author="Jenni Oldfield" w:date="2025-11-12T11:29:00Z" w16du:dateUtc="2025-11-12T00:29:00Z"/>
                <w:moveFrom w:id="30" w:author="Lucinda O'Brien" w:date="2025-11-13T10:25:00Z" w16du:dateUtc="2025-11-12T23:25:00Z"/>
              </w:rPr>
            </w:pPr>
            <w:moveFrom w:id="31" w:author="Lucinda O'Brien" w:date="2025-11-13T10:25:00Z" w16du:dateUtc="2025-11-12T23:25:00Z">
              <w:ins w:id="32" w:author="Jenni Oldfield" w:date="2025-11-12T11:29:00Z" w16du:dateUtc="2025-11-12T00:29:00Z">
                <w:r w:rsidRPr="00C32CE5" w:rsidDel="002924F8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6368" w14:textId="74E6755F" w:rsidR="001C5F53" w:rsidRPr="00C32CE5" w:rsidDel="002924F8" w:rsidRDefault="001C5F53" w:rsidP="0020652E">
            <w:pPr>
              <w:pStyle w:val="SIBulletList1"/>
              <w:rPr>
                <w:ins w:id="33" w:author="Jenni Oldfield" w:date="2025-11-12T11:29:00Z" w16du:dateUtc="2025-11-12T00:29:00Z"/>
                <w:moveFrom w:id="34" w:author="Lucinda O'Brien" w:date="2025-11-13T10:25:00Z" w16du:dateUtc="2025-11-12T23:25:00Z"/>
              </w:rPr>
            </w:pPr>
            <w:moveFrom w:id="35" w:author="Lucinda O'Brien" w:date="2025-11-13T10:25:00Z" w16du:dateUtc="2025-11-12T23:25:00Z">
              <w:ins w:id="36" w:author="Jenni Oldfield" w:date="2025-11-12T11:29:00Z" w16du:dateUtc="2025-11-12T00:29:00Z">
                <w:r w:rsidRPr="00C32CE5" w:rsidDel="002924F8">
                  <w:t xml:space="preserve">operating more than four days a week with a throughput for one or more, small or large, species, or </w:t>
                </w:r>
              </w:ins>
            </w:moveFrom>
          </w:p>
          <w:p w14:paraId="5C4258C2" w14:textId="38841901" w:rsidR="001C5F53" w:rsidRPr="00C32CE5" w:rsidDel="002924F8" w:rsidRDefault="001C5F53" w:rsidP="0020652E">
            <w:pPr>
              <w:pStyle w:val="SIBulletList1"/>
              <w:rPr>
                <w:ins w:id="37" w:author="Jenni Oldfield" w:date="2025-11-12T11:29:00Z" w16du:dateUtc="2025-11-12T00:29:00Z"/>
                <w:moveFrom w:id="38" w:author="Lucinda O'Brien" w:date="2025-11-13T10:25:00Z" w16du:dateUtc="2025-11-12T23:25:00Z"/>
              </w:rPr>
            </w:pPr>
            <w:moveFrom w:id="39" w:author="Lucinda O'Brien" w:date="2025-11-13T10:25:00Z" w16du:dateUtc="2025-11-12T23:25:00Z">
              <w:ins w:id="40" w:author="Jenni Oldfield" w:date="2025-11-12T11:29:00Z" w16du:dateUtc="2025-11-12T00:29:00Z">
                <w:r w:rsidRPr="00C32CE5" w:rsidDel="002924F8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3742E" w14:paraId="09B26D8C" w14:textId="77777777" w:rsidTr="000F31BE">
        <w:tc>
          <w:tcPr>
            <w:tcW w:w="2689" w:type="dxa"/>
          </w:tcPr>
          <w:p w14:paraId="1FBD352F" w14:textId="75D93782" w:rsidR="0083742E" w:rsidRPr="00042300" w:rsidRDefault="0083742E" w:rsidP="0083742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7C6CEBDA" w:rsidR="0083742E" w:rsidRPr="00042300" w:rsidRDefault="0083742E" w:rsidP="0083742E">
            <w:pPr>
              <w:pStyle w:val="SIBulletList1"/>
            </w:pPr>
            <w:r>
              <w:t>Interpret key element</w:t>
            </w:r>
            <w:r w:rsidR="003347F6">
              <w:t>s</w:t>
            </w:r>
            <w:r>
              <w:t xml:space="preserve"> of workplace requirements</w:t>
            </w:r>
          </w:p>
        </w:tc>
      </w:tr>
      <w:tr w:rsidR="0083742E" w14:paraId="44C5474C" w14:textId="77777777" w:rsidTr="000F31BE">
        <w:tc>
          <w:tcPr>
            <w:tcW w:w="2689" w:type="dxa"/>
          </w:tcPr>
          <w:p w14:paraId="577F0A9B" w14:textId="35CEF1A8" w:rsidR="0083742E" w:rsidRPr="00042300" w:rsidRDefault="0083742E" w:rsidP="0083742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6AD74D5" w14:textId="77777777" w:rsidR="00A57B93" w:rsidRDefault="00A57B93" w:rsidP="00A57B93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3767CDF2" w:rsidR="00A57B93" w:rsidRPr="00042300" w:rsidRDefault="00A57B93" w:rsidP="00A57B9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5:00Z" w16du:dateUtc="2025-11-12T23:25:00Z"/>
        </w:rPr>
      </w:pPr>
    </w:p>
    <w:tbl>
      <w:tblPr>
        <w:tblStyle w:val="TableGrid"/>
        <w:tblpPr w:leftFromText="180" w:rightFromText="180" w:vertAnchor="text" w:horzAnchor="margin" w:tblpY="2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924F8" w:rsidRPr="00C32CE5" w14:paraId="32371304" w14:textId="77777777" w:rsidTr="002924F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C85E" w14:textId="77777777" w:rsidR="002924F8" w:rsidRPr="00C32CE5" w:rsidRDefault="002924F8" w:rsidP="002924F8">
            <w:pPr>
              <w:spacing w:after="160" w:line="259" w:lineRule="auto"/>
              <w:rPr>
                <w:moveTo w:id="42" w:author="Lucinda O'Brien" w:date="2025-11-13T10:25:00Z" w16du:dateUtc="2025-11-12T23:25:00Z"/>
                <w:b/>
              </w:rPr>
            </w:pPr>
            <w:moveToRangeStart w:id="43" w:author="Lucinda O'Brien" w:date="2025-11-13T10:25:00Z" w:name="move213921962"/>
            <w:moveTo w:id="44" w:author="Lucinda O'Brien" w:date="2025-11-13T10:25:00Z" w16du:dateUtc="2025-11-12T23:2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2B0DACE5" w14:textId="77777777" w:rsidR="002924F8" w:rsidRPr="002D6693" w:rsidRDefault="002924F8" w:rsidP="002924F8">
            <w:pPr>
              <w:pStyle w:val="SIText-Italics"/>
              <w:rPr>
                <w:moveTo w:id="45" w:author="Lucinda O'Brien" w:date="2025-11-13T10:25:00Z" w16du:dateUtc="2025-11-12T23:25:00Z"/>
              </w:rPr>
            </w:pPr>
            <w:moveTo w:id="46" w:author="Lucinda O'Brien" w:date="2025-11-13T10:25:00Z" w16du:dateUtc="2025-11-12T23:2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46AE9280" w14:textId="77777777" w:rsidR="002924F8" w:rsidRPr="00C32CE5" w:rsidRDefault="002924F8" w:rsidP="002924F8">
            <w:pPr>
              <w:pStyle w:val="SIText-Italics"/>
              <w:rPr>
                <w:moveTo w:id="47" w:author="Lucinda O'Brien" w:date="2025-11-13T10:25:00Z" w16du:dateUtc="2025-11-12T23:25:00Z"/>
              </w:rPr>
            </w:pPr>
            <w:moveTo w:id="48" w:author="Lucinda O'Brien" w:date="2025-11-13T10:25:00Z" w16du:dateUtc="2025-11-12T23:2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2924F8" w:rsidRPr="00C32CE5" w14:paraId="21B2DB0C" w14:textId="77777777" w:rsidTr="002924F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441E" w14:textId="77777777" w:rsidR="002924F8" w:rsidRPr="00C32CE5" w:rsidRDefault="002924F8" w:rsidP="002924F8">
            <w:pPr>
              <w:pStyle w:val="SIText"/>
              <w:rPr>
                <w:moveTo w:id="49" w:author="Lucinda O'Brien" w:date="2025-11-13T10:25:00Z" w16du:dateUtc="2025-11-12T23:25:00Z"/>
              </w:rPr>
            </w:pPr>
            <w:moveTo w:id="50" w:author="Lucinda O'Brien" w:date="2025-11-13T10:25:00Z" w16du:dateUtc="2025-11-12T23:2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E733" w14:textId="77777777" w:rsidR="002924F8" w:rsidRPr="00C32CE5" w:rsidRDefault="002924F8" w:rsidP="002924F8">
            <w:pPr>
              <w:pStyle w:val="SIBulletList1"/>
              <w:rPr>
                <w:moveTo w:id="51" w:author="Lucinda O'Brien" w:date="2025-11-13T10:25:00Z" w16du:dateUtc="2025-11-12T23:25:00Z"/>
              </w:rPr>
            </w:pPr>
            <w:moveTo w:id="52" w:author="Lucinda O'Brien" w:date="2025-11-13T10:25:00Z" w16du:dateUtc="2025-11-12T23:2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26F86120" w14:textId="77777777" w:rsidR="002924F8" w:rsidRPr="00C32CE5" w:rsidRDefault="002924F8" w:rsidP="002924F8">
            <w:pPr>
              <w:pStyle w:val="SIBulletList1"/>
              <w:rPr>
                <w:moveTo w:id="53" w:author="Lucinda O'Brien" w:date="2025-11-13T10:25:00Z" w16du:dateUtc="2025-11-12T23:25:00Z"/>
                <w:i/>
              </w:rPr>
            </w:pPr>
            <w:moveTo w:id="54" w:author="Lucinda O'Brien" w:date="2025-11-13T10:25:00Z" w16du:dateUtc="2025-11-12T23:25:00Z">
              <w:r w:rsidRPr="00C32CE5">
                <w:t>employing fewer than four workers on the processing floor</w:t>
              </w:r>
            </w:moveTo>
          </w:p>
        </w:tc>
      </w:tr>
      <w:tr w:rsidR="002924F8" w:rsidRPr="00C32CE5" w14:paraId="3EA9C952" w14:textId="77777777" w:rsidTr="002924F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2DB4" w14:textId="77777777" w:rsidR="002924F8" w:rsidRPr="00C32CE5" w:rsidRDefault="002924F8" w:rsidP="002924F8">
            <w:pPr>
              <w:pStyle w:val="SIText"/>
              <w:rPr>
                <w:moveTo w:id="55" w:author="Lucinda O'Brien" w:date="2025-11-13T10:25:00Z" w16du:dateUtc="2025-11-12T23:25:00Z"/>
              </w:rPr>
            </w:pPr>
            <w:moveTo w:id="56" w:author="Lucinda O'Brien" w:date="2025-11-13T10:25:00Z" w16du:dateUtc="2025-11-12T23:2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84423" w14:textId="77777777" w:rsidR="002924F8" w:rsidRPr="00C32CE5" w:rsidRDefault="002924F8" w:rsidP="002924F8">
            <w:pPr>
              <w:pStyle w:val="SIBulletList1"/>
              <w:rPr>
                <w:moveTo w:id="57" w:author="Lucinda O'Brien" w:date="2025-11-13T10:25:00Z" w16du:dateUtc="2025-11-12T23:25:00Z"/>
              </w:rPr>
            </w:pPr>
            <w:moveTo w:id="58" w:author="Lucinda O'Brien" w:date="2025-11-13T10:25:00Z" w16du:dateUtc="2025-11-12T23:2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52A9BDA" w14:textId="77777777" w:rsidR="002924F8" w:rsidRPr="00C32CE5" w:rsidRDefault="002924F8" w:rsidP="002924F8">
            <w:pPr>
              <w:pStyle w:val="SIBulletList1"/>
              <w:rPr>
                <w:moveTo w:id="59" w:author="Lucinda O'Brien" w:date="2025-11-13T10:25:00Z" w16du:dateUtc="2025-11-12T23:25:00Z"/>
              </w:rPr>
            </w:pPr>
            <w:moveTo w:id="60" w:author="Lucinda O'Brien" w:date="2025-11-13T10:25:00Z" w16du:dateUtc="2025-11-12T23:25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11F5517A" w14:textId="77777777" w:rsidR="002924F8" w:rsidRDefault="002924F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1B0D7B3" w:rsidR="002B6FFD" w:rsidRDefault="0083742E" w:rsidP="00B93720">
            <w:pPr>
              <w:pStyle w:val="SIText"/>
            </w:pPr>
            <w:r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977960">
              <w:rPr>
                <w:rFonts w:eastAsia="Times New Roman" w:cstheme="minorHAnsi"/>
                <w:lang w:eastAsia="en-AU"/>
              </w:rPr>
              <w:t>04</w:t>
            </w:r>
            <w:r w:rsidRPr="00637006">
              <w:t xml:space="preserve"> Restrain animal</w:t>
            </w:r>
            <w:r w:rsidR="005F1DAC">
              <w:t>s</w:t>
            </w:r>
            <w:r w:rsidRPr="00C64F9C" w:rsidDel="0083742E">
              <w:t xml:space="preserve"> </w:t>
            </w:r>
          </w:p>
        </w:tc>
        <w:tc>
          <w:tcPr>
            <w:tcW w:w="2254" w:type="dxa"/>
          </w:tcPr>
          <w:p w14:paraId="30E795CC" w14:textId="16D1B5F1" w:rsidR="002B6FFD" w:rsidRDefault="0083742E" w:rsidP="00B93720">
            <w:pPr>
              <w:pStyle w:val="SIText"/>
            </w:pPr>
            <w:r w:rsidRPr="00C64F9C">
              <w:t>AMPA2002 Restrain animal</w:t>
            </w:r>
          </w:p>
        </w:tc>
        <w:tc>
          <w:tcPr>
            <w:tcW w:w="2254" w:type="dxa"/>
          </w:tcPr>
          <w:p w14:paraId="48480D03" w14:textId="414509ED" w:rsidR="0083742E" w:rsidRDefault="0083742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977960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742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C5273CB" w14:textId="5A75EAC1" w:rsidR="001B7C4D" w:rsidRDefault="001B7C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117A5C9D" w14:textId="68D081CD" w:rsidR="001B7C4D" w:rsidRPr="0083742E" w:rsidRDefault="001B7C4D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0F27FD04" w14:textId="77777777" w:rsidR="0083742E" w:rsidRDefault="0083742E" w:rsidP="009E63D3">
            <w:pPr>
              <w:pStyle w:val="SIText"/>
              <w:rPr>
                <w:ins w:id="61" w:author="Jenni Oldfield" w:date="2025-11-12T11:29:00Z" w16du:dateUtc="2025-11-12T00:29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C9A4BEE" w14:textId="641BBC56" w:rsidR="001C5F53" w:rsidRPr="0083742E" w:rsidDel="002924F8" w:rsidRDefault="001C5F53" w:rsidP="009E63D3">
            <w:pPr>
              <w:pStyle w:val="SIText"/>
              <w:rPr>
                <w:del w:id="62" w:author="Lucinda O'Brien" w:date="2025-11-13T10:25:00Z" w16du:dateUtc="2025-11-12T23:25:00Z"/>
                <w:rStyle w:val="SITempText-Green"/>
                <w:color w:val="000000" w:themeColor="text1"/>
                <w:sz w:val="20"/>
              </w:rPr>
            </w:pPr>
            <w:ins w:id="63" w:author="Jenni Oldfield" w:date="2025-11-12T11:29:00Z" w16du:dateUtc="2025-11-12T00:29:00Z">
              <w:del w:id="64" w:author="Lucinda O'Brien" w:date="2025-11-13T10:25:00Z" w16du:dateUtc="2025-11-12T23:25:00Z">
                <w:r w:rsidDel="002924F8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0C223C87" w14:textId="77777777" w:rsidR="0083742E" w:rsidRPr="0083742E" w:rsidRDefault="0083742E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F20047C" w14:textId="77777777" w:rsidR="002924F8" w:rsidRPr="0083742E" w:rsidRDefault="002924F8" w:rsidP="002924F8">
            <w:pPr>
              <w:pStyle w:val="SIText"/>
              <w:rPr>
                <w:ins w:id="65" w:author="Lucinda O'Brien" w:date="2025-11-13T10:25:00Z" w16du:dateUtc="2025-11-12T23:25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25:00Z" w16du:dateUtc="2025-11-12T23:2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73CF5CCD" w14:textId="15879126" w:rsidR="002B6FFD" w:rsidRDefault="00A4258A" w:rsidP="009E63D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4258A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447208">
              <w:rPr>
                <w:rStyle w:val="SITempText-Green"/>
                <w:color w:val="000000" w:themeColor="text1"/>
                <w:sz w:val="20"/>
              </w:rPr>
              <w:t>-</w:t>
            </w:r>
            <w:r w:rsidRPr="00A4258A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00A63DB" w:rsidR="002A023E" w:rsidRPr="00B93720" w:rsidRDefault="002A023E" w:rsidP="009E63D3">
            <w:pPr>
              <w:pStyle w:val="SIText"/>
              <w:rPr>
                <w:rStyle w:val="SITempText-Green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C05361">
              <w:t>clarified</w:t>
            </w:r>
          </w:p>
        </w:tc>
        <w:tc>
          <w:tcPr>
            <w:tcW w:w="2254" w:type="dxa"/>
          </w:tcPr>
          <w:p w14:paraId="71ABE61E" w14:textId="0CFA1E07" w:rsidR="002B6FFD" w:rsidRPr="00C64F9C" w:rsidRDefault="00C64F9C" w:rsidP="00C64F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64F9C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84FC0AD" w:rsidR="002941AB" w:rsidRDefault="00447208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2971B0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3742E" w:rsidRPr="00690997">
              <w:rPr>
                <w:rFonts w:eastAsia="Times New Roman" w:cstheme="minorHAnsi"/>
                <w:lang w:eastAsia="en-AU"/>
              </w:rPr>
              <w:t>AMPLSK</w:t>
            </w:r>
            <w:r w:rsidR="0055496E">
              <w:rPr>
                <w:rFonts w:eastAsia="Times New Roman" w:cstheme="minorHAnsi"/>
                <w:lang w:eastAsia="en-AU"/>
              </w:rPr>
              <w:t>2</w:t>
            </w:r>
            <w:r w:rsidR="0083742E">
              <w:rPr>
                <w:rFonts w:eastAsia="Times New Roman" w:cstheme="minorHAnsi"/>
                <w:lang w:eastAsia="en-AU"/>
              </w:rPr>
              <w:t>X0</w:t>
            </w:r>
            <w:r w:rsidR="0055496E">
              <w:rPr>
                <w:rFonts w:eastAsia="Times New Roman" w:cstheme="minorHAnsi"/>
                <w:lang w:eastAsia="en-AU"/>
              </w:rPr>
              <w:t>3</w:t>
            </w:r>
            <w:r w:rsidR="0083742E" w:rsidRPr="00637006">
              <w:t xml:space="preserve"> Restrain </w:t>
            </w:r>
            <w:r w:rsidR="005F1DAC">
              <w:t>animals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CEC037E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4A83975" w14:textId="44864CAD" w:rsidR="003E5959" w:rsidRDefault="00145CA6" w:rsidP="003E5959">
            <w:pPr>
              <w:pStyle w:val="SIText"/>
            </w:pPr>
            <w:r w:rsidRPr="009B2D0A">
              <w:t>There must be evidence that the individual has</w:t>
            </w:r>
            <w:r w:rsidR="0083742E">
              <w:t xml:space="preserve"> restrained animals prior to stunning</w:t>
            </w:r>
            <w:r w:rsidR="003E5959">
              <w:t xml:space="preserve">, following workplace requirements, in a micro or larger meat processing premises. </w:t>
            </w:r>
          </w:p>
          <w:p w14:paraId="14B0F1F5" w14:textId="6AE3CE35" w:rsidR="003E5959" w:rsidRPr="003D723E" w:rsidDel="0090570A" w:rsidRDefault="003E5959" w:rsidP="003E5959">
            <w:pPr>
              <w:pStyle w:val="SIText"/>
              <w:rPr>
                <w:del w:id="67" w:author="Jenni Oldfield" w:date="2025-11-12T11:29:00Z" w16du:dateUtc="2025-11-12T00:29:00Z"/>
                <w:b/>
                <w:bCs/>
              </w:rPr>
            </w:pPr>
            <w:del w:id="68" w:author="Jenni Oldfield" w:date="2025-11-12T11:29:00Z" w16du:dateUtc="2025-11-12T00:29:00Z">
              <w:r w:rsidDel="0090570A">
                <w:rPr>
                  <w:b/>
                  <w:bCs/>
                </w:rPr>
                <w:delText>In m</w:delText>
              </w:r>
              <w:r w:rsidRPr="003D723E" w:rsidDel="0090570A">
                <w:rPr>
                  <w:b/>
                  <w:bCs/>
                </w:rPr>
                <w:delText xml:space="preserve">icro </w:delText>
              </w:r>
              <w:r w:rsidDel="0090570A">
                <w:rPr>
                  <w:b/>
                  <w:bCs/>
                </w:rPr>
                <w:delText>meat processing premises</w:delText>
              </w:r>
            </w:del>
          </w:p>
          <w:p w14:paraId="633EFD2C" w14:textId="0A0F2859" w:rsidR="003E5959" w:rsidRPr="003D723E" w:rsidDel="0090570A" w:rsidRDefault="003E5959" w:rsidP="003E5959">
            <w:pPr>
              <w:pStyle w:val="SIText"/>
              <w:rPr>
                <w:del w:id="69" w:author="Jenni Oldfield" w:date="2025-11-12T11:29:00Z" w16du:dateUtc="2025-11-12T00:29:00Z"/>
              </w:rPr>
            </w:pPr>
            <w:del w:id="70" w:author="Jenni Oldfield" w:date="2025-11-12T11:29:00Z" w16du:dateUtc="2025-11-12T00:29:00Z">
              <w:r w:rsidRPr="003D723E" w:rsidDel="0090570A">
                <w:delText>For large stock</w:delText>
              </w:r>
              <w:r w:rsidDel="0090570A">
                <w:delText>,</w:delText>
              </w:r>
              <w:r w:rsidRPr="003D723E" w:rsidDel="0090570A">
                <w:delText xml:space="preserve"> </w:delText>
              </w:r>
              <w:r w:rsidDel="0090570A">
                <w:delText>the</w:delText>
              </w:r>
              <w:r w:rsidRPr="003D723E" w:rsidDel="0090570A">
                <w:delText xml:space="preserve"> assessor </w:delText>
              </w:r>
              <w:r w:rsidDel="0090570A">
                <w:delText>must</w:delText>
              </w:r>
              <w:r w:rsidRPr="003D723E" w:rsidDel="0090570A">
                <w:delText xml:space="preserve"> observe the </w:delText>
              </w:r>
              <w:r w:rsidDel="0090570A">
                <w:delText>individual</w:delText>
              </w:r>
              <w:r w:rsidRPr="003D723E" w:rsidDel="0090570A">
                <w:delText xml:space="preserve"> </w:delText>
              </w:r>
              <w:r w:rsidR="00371235" w:rsidDel="0090570A">
                <w:delText>restraining</w:delText>
              </w:r>
              <w:r w:rsidRPr="003D723E" w:rsidDel="0090570A">
                <w:delText xml:space="preserve"> a minimum of </w:delText>
              </w:r>
              <w:r w:rsidR="00CB19F1" w:rsidDel="0090570A">
                <w:delText>two</w:delText>
              </w:r>
              <w:r w:rsidRPr="003D723E" w:rsidDel="0090570A">
                <w:delText xml:space="preserve"> </w:delText>
              </w:r>
              <w:r w:rsidDel="0090570A">
                <w:delText xml:space="preserve">animals in a race, </w:delText>
              </w:r>
              <w:r w:rsidRPr="003D723E" w:rsidDel="0090570A">
                <w:delText>and for small stock</w:delText>
              </w:r>
              <w:r w:rsidDel="0090570A">
                <w:delText>,</w:delText>
              </w:r>
              <w:r w:rsidRPr="003D723E" w:rsidDel="0090570A">
                <w:delText xml:space="preserve"> a minimum of </w:delText>
              </w:r>
              <w:r w:rsidR="00CB19F1" w:rsidDel="0090570A">
                <w:delText>six</w:delText>
              </w:r>
              <w:r w:rsidRPr="003D723E" w:rsidDel="0090570A">
                <w:delText xml:space="preserve"> </w:delText>
              </w:r>
              <w:r w:rsidDel="0090570A">
                <w:delText>animal</w:delText>
              </w:r>
              <w:r w:rsidR="009F6E71" w:rsidDel="0090570A">
                <w:delText>s</w:delText>
              </w:r>
              <w:r w:rsidDel="0090570A">
                <w:delText>.</w:delText>
              </w:r>
              <w:r w:rsidRPr="003D723E" w:rsidDel="0090570A">
                <w:delText xml:space="preserve"> </w:delText>
              </w:r>
              <w:r w:rsidDel="0090570A">
                <w:delText>W</w:delText>
              </w:r>
              <w:r w:rsidRPr="003D723E" w:rsidDel="0090570A">
                <w:delText>here more than one small stock species is being processed</w:delText>
              </w:r>
              <w:r w:rsidDel="0090570A">
                <w:delText xml:space="preserve">, the assessor must observe the individual </w:delText>
              </w:r>
              <w:r w:rsidR="00371235" w:rsidDel="0090570A">
                <w:delText>restraining</w:delText>
              </w:r>
              <w:r w:rsidDel="0090570A">
                <w:delText xml:space="preserve"> all species to </w:delText>
              </w:r>
              <w:r w:rsidRPr="003D723E" w:rsidDel="0090570A">
                <w:delText xml:space="preserve">a total of </w:delText>
              </w:r>
              <w:r w:rsidR="00CB19F1" w:rsidDel="0090570A">
                <w:delText>six</w:delText>
              </w:r>
              <w:r w:rsidRPr="003D723E" w:rsidDel="0090570A">
                <w:delText xml:space="preserve"> </w:delText>
              </w:r>
              <w:r w:rsidDel="0090570A">
                <w:delText>animals</w:delText>
              </w:r>
              <w:r w:rsidRPr="003D723E" w:rsidDel="0090570A">
                <w:delText>.</w:delText>
              </w:r>
            </w:del>
          </w:p>
          <w:p w14:paraId="02837188" w14:textId="314A121D" w:rsidR="003E5959" w:rsidRPr="003D723E" w:rsidDel="0090570A" w:rsidRDefault="003E5959" w:rsidP="003E5959">
            <w:pPr>
              <w:pStyle w:val="SIText"/>
              <w:rPr>
                <w:del w:id="71" w:author="Jenni Oldfield" w:date="2025-11-12T11:29:00Z" w16du:dateUtc="2025-11-12T00:29:00Z"/>
              </w:rPr>
            </w:pPr>
            <w:del w:id="72" w:author="Jenni Oldfield" w:date="2025-11-12T11:29:00Z" w16du:dateUtc="2025-11-12T00:29:00Z">
              <w:r w:rsidDel="0090570A">
                <w:delText>There must also be</w:delText>
              </w:r>
              <w:r w:rsidRPr="003D723E" w:rsidDel="0090570A">
                <w:delText xml:space="preserve"> evidence that the </w:delText>
              </w:r>
              <w:r w:rsidDel="0090570A">
                <w:delText>individual</w:delText>
              </w:r>
              <w:r w:rsidRPr="003D723E" w:rsidDel="0090570A">
                <w:delText xml:space="preserve"> has completed </w:delText>
              </w:r>
              <w:r w:rsidR="00CB19F1" w:rsidDel="0090570A">
                <w:delText>two</w:delText>
              </w:r>
              <w:r w:rsidRPr="003D723E" w:rsidDel="0090570A">
                <w:delText xml:space="preserve"> shifts </w:delText>
              </w:r>
              <w:r w:rsidDel="0090570A">
                <w:delText>on the job,</w:delText>
              </w:r>
              <w:r w:rsidRPr="003D723E" w:rsidDel="0090570A">
                <w:delText xml:space="preserve"> fulfilling workplace requirements (these shifts may include normal rotations into and out of the relevant </w:delText>
              </w:r>
              <w:r w:rsidDel="0090570A">
                <w:delText>work task</w:delText>
              </w:r>
              <w:r w:rsidRPr="003D723E" w:rsidDel="0090570A">
                <w:delText>).</w:delText>
              </w:r>
            </w:del>
          </w:p>
          <w:p w14:paraId="07A71B24" w14:textId="2699E58D" w:rsidR="003E5959" w:rsidRPr="003D723E" w:rsidDel="0090570A" w:rsidRDefault="003E5959" w:rsidP="003E5959">
            <w:pPr>
              <w:pStyle w:val="SIText"/>
              <w:rPr>
                <w:del w:id="73" w:author="Jenni Oldfield" w:date="2025-11-12T11:29:00Z" w16du:dateUtc="2025-11-12T00:29:00Z"/>
                <w:b/>
                <w:bCs/>
              </w:rPr>
            </w:pPr>
            <w:del w:id="74" w:author="Jenni Oldfield" w:date="2025-11-12T11:29:00Z" w16du:dateUtc="2025-11-12T00:29:00Z">
              <w:r w:rsidDel="0090570A">
                <w:rPr>
                  <w:b/>
                  <w:bCs/>
                </w:rPr>
                <w:delText>In l</w:delText>
              </w:r>
              <w:r w:rsidRPr="003D723E" w:rsidDel="0090570A">
                <w:rPr>
                  <w:b/>
                  <w:bCs/>
                </w:rPr>
                <w:delText xml:space="preserve">arger </w:delText>
              </w:r>
              <w:r w:rsidDel="0090570A">
                <w:rPr>
                  <w:b/>
                  <w:bCs/>
                </w:rPr>
                <w:delText>meat processing premises</w:delText>
              </w:r>
            </w:del>
          </w:p>
          <w:p w14:paraId="30C8F86B" w14:textId="7F344AA4" w:rsidR="003E5959" w:rsidRPr="003D723E" w:rsidDel="0090570A" w:rsidRDefault="003E5959" w:rsidP="003E5959">
            <w:pPr>
              <w:pStyle w:val="SIText"/>
              <w:rPr>
                <w:del w:id="75" w:author="Jenni Oldfield" w:date="2025-11-12T11:29:00Z" w16du:dateUtc="2025-11-12T00:29:00Z"/>
              </w:rPr>
            </w:pPr>
            <w:del w:id="76" w:author="Jenni Oldfield" w:date="2025-11-12T11:29:00Z" w16du:dateUtc="2025-11-12T00:29:00Z">
              <w:r w:rsidRPr="003D723E" w:rsidDel="0090570A">
                <w:delText>For large stock</w:delText>
              </w:r>
              <w:r w:rsidR="00447208" w:rsidDel="0090570A">
                <w:delText>,</w:delText>
              </w:r>
              <w:r w:rsidRPr="003D723E" w:rsidDel="0090570A">
                <w:delText xml:space="preserve"> </w:delText>
              </w:r>
              <w:r w:rsidDel="0090570A">
                <w:delText>the</w:delText>
              </w:r>
              <w:r w:rsidRPr="003D723E" w:rsidDel="0090570A">
                <w:delText xml:space="preserve"> assessor </w:delText>
              </w:r>
              <w:r w:rsidDel="0090570A">
                <w:delText>must</w:delText>
              </w:r>
              <w:r w:rsidRPr="003D723E" w:rsidDel="0090570A">
                <w:delText xml:space="preserve"> observe the </w:delText>
              </w:r>
              <w:r w:rsidDel="0090570A">
                <w:delText>individual</w:delText>
              </w:r>
              <w:r w:rsidRPr="003D723E" w:rsidDel="0090570A">
                <w:delText xml:space="preserve"> </w:delText>
              </w:r>
              <w:r w:rsidR="00371235" w:rsidDel="0090570A">
                <w:delText>restraining</w:delText>
              </w:r>
              <w:r w:rsidRPr="003D723E" w:rsidDel="0090570A">
                <w:delText xml:space="preserve"> a minimum of </w:delText>
              </w:r>
              <w:r w:rsidDel="0090570A">
                <w:delText xml:space="preserve">10 animals up a race </w:delText>
              </w:r>
              <w:r w:rsidRPr="003D723E" w:rsidDel="0090570A">
                <w:delText xml:space="preserve">or </w:delText>
              </w:r>
              <w:r w:rsidDel="0090570A">
                <w:delText xml:space="preserve">for </w:delText>
              </w:r>
              <w:r w:rsidRPr="003D723E" w:rsidDel="0090570A">
                <w:delText>15</w:delText>
              </w:r>
              <w:r w:rsidDel="0090570A">
                <w:delText xml:space="preserve"> </w:delText>
              </w:r>
              <w:r w:rsidRPr="003D723E" w:rsidDel="0090570A">
                <w:delText>min</w:delText>
              </w:r>
              <w:r w:rsidDel="0090570A">
                <w:delText>utes,</w:delText>
              </w:r>
              <w:r w:rsidRPr="003D723E" w:rsidDel="0090570A">
                <w:delText xml:space="preserve"> whichever comes first.</w:delText>
              </w:r>
            </w:del>
          </w:p>
          <w:p w14:paraId="28EEDE28" w14:textId="0A2AF3FC" w:rsidR="003E5959" w:rsidRPr="003D723E" w:rsidDel="0090570A" w:rsidRDefault="003E5959" w:rsidP="003E5959">
            <w:pPr>
              <w:pStyle w:val="SIText"/>
              <w:rPr>
                <w:del w:id="77" w:author="Jenni Oldfield" w:date="2025-11-12T11:29:00Z" w16du:dateUtc="2025-11-12T00:29:00Z"/>
              </w:rPr>
            </w:pPr>
            <w:del w:id="78" w:author="Jenni Oldfield" w:date="2025-11-12T11:29:00Z" w16du:dateUtc="2025-11-12T00:29:00Z">
              <w:r w:rsidRPr="003D723E" w:rsidDel="0090570A">
                <w:delText>For small stock</w:delText>
              </w:r>
              <w:r w:rsidR="00447208" w:rsidDel="0090570A">
                <w:delText>,</w:delText>
              </w:r>
              <w:r w:rsidRPr="003D723E" w:rsidDel="0090570A">
                <w:delText xml:space="preserve"> </w:delText>
              </w:r>
              <w:r w:rsidDel="0090570A">
                <w:delText>the</w:delText>
              </w:r>
              <w:r w:rsidRPr="003D723E" w:rsidDel="0090570A">
                <w:delText xml:space="preserve"> assessor </w:delText>
              </w:r>
              <w:r w:rsidDel="0090570A">
                <w:delText>must</w:delText>
              </w:r>
              <w:r w:rsidRPr="003D723E" w:rsidDel="0090570A">
                <w:delText xml:space="preserve"> observe the </w:delText>
              </w:r>
              <w:r w:rsidDel="0090570A">
                <w:delText>individual</w:delText>
              </w:r>
              <w:r w:rsidRPr="003D723E" w:rsidDel="0090570A">
                <w:delText xml:space="preserve"> </w:delText>
              </w:r>
              <w:r w:rsidR="00371235" w:rsidDel="0090570A">
                <w:delText>restraining</w:delText>
              </w:r>
              <w:r w:rsidRPr="003D723E" w:rsidDel="0090570A">
                <w:delText xml:space="preserve"> a minimum of </w:delText>
              </w:r>
              <w:r w:rsidDel="0090570A">
                <w:delText>40 animals up a race</w:delText>
              </w:r>
              <w:r w:rsidRPr="003D723E" w:rsidDel="0090570A">
                <w:delText xml:space="preserve"> or </w:delText>
              </w:r>
              <w:r w:rsidDel="0090570A">
                <w:delText xml:space="preserve">for </w:delText>
              </w:r>
              <w:r w:rsidRPr="003D723E" w:rsidDel="0090570A">
                <w:delText>15 minutes</w:delText>
              </w:r>
              <w:r w:rsidDel="0090570A">
                <w:delText>,</w:delText>
              </w:r>
              <w:r w:rsidRPr="003D723E" w:rsidDel="0090570A">
                <w:delText xml:space="preserve"> whichever comes first.</w:delText>
              </w:r>
            </w:del>
          </w:p>
          <w:p w14:paraId="6ECD5F16" w14:textId="15D1FF88" w:rsidR="003E5959" w:rsidRDefault="003E5959" w:rsidP="003E595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CB19F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A176323" w14:textId="171330CA" w:rsidR="00E8059E" w:rsidRPr="003F449E" w:rsidRDefault="00E8059E" w:rsidP="00E8059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570D80B" w:rsidR="00E8059E" w:rsidRDefault="00E8059E" w:rsidP="009E63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9380B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13277F2F" w14:textId="77777777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02A43AC" w14:textId="56437778" w:rsidR="00A57B93" w:rsidRDefault="00A307CC" w:rsidP="00A57B93">
            <w:pPr>
              <w:pStyle w:val="SIBulletList1"/>
            </w:pPr>
            <w:r>
              <w:t xml:space="preserve">workplace and </w:t>
            </w:r>
            <w:r w:rsidR="007F7E13">
              <w:t>animal welfare requirements</w:t>
            </w:r>
            <w:r w:rsidR="00A57B93">
              <w:t>, including regulatory requirements for task</w:t>
            </w:r>
          </w:p>
          <w:p w14:paraId="2A8ED774" w14:textId="4C533FA5" w:rsidR="007F7E13" w:rsidRDefault="007F7E13" w:rsidP="007F7E13">
            <w:pPr>
              <w:pStyle w:val="SIBulletList1"/>
            </w:pPr>
            <w:r>
              <w:t>goads</w:t>
            </w:r>
            <w:r w:rsidR="009B2843">
              <w:t xml:space="preserve"> should be used as a last resort to assist with moving an animal into a restraint device, but never when animal is restrained</w:t>
            </w:r>
          </w:p>
          <w:p w14:paraId="44EC3C4E" w14:textId="77777777" w:rsidR="007F7E13" w:rsidRDefault="007F7E13" w:rsidP="007F7E13">
            <w:pPr>
              <w:pStyle w:val="SIBulletList1"/>
            </w:pPr>
            <w:r>
              <w:t>regulatory requirements for segregation</w:t>
            </w:r>
          </w:p>
          <w:p w14:paraId="61F5E5DF" w14:textId="77777777" w:rsidR="007F7E13" w:rsidRDefault="007F7E13" w:rsidP="007F7E13">
            <w:pPr>
              <w:pStyle w:val="SIBulletList1"/>
            </w:pPr>
            <w:r>
              <w:t>the impact of stress and injury on meat quality</w:t>
            </w:r>
          </w:p>
          <w:p w14:paraId="36208CFC" w14:textId="769F6DBC" w:rsidR="0083742E" w:rsidRDefault="0083742E" w:rsidP="007F7E13">
            <w:pPr>
              <w:pStyle w:val="SIBulletList1"/>
            </w:pPr>
            <w:r>
              <w:t>types of equipment used for restraining animals, such as knocking boxes and V</w:t>
            </w:r>
            <w:r w:rsidR="00447208">
              <w:t>-</w:t>
            </w:r>
            <w:r>
              <w:t>belt restrainers</w:t>
            </w:r>
          </w:p>
          <w:p w14:paraId="31807E52" w14:textId="754B185F" w:rsidR="007F7E13" w:rsidRDefault="0083742E" w:rsidP="007F7E13">
            <w:pPr>
              <w:pStyle w:val="SIBulletList1"/>
            </w:pPr>
            <w:r>
              <w:t xml:space="preserve">standard operating procedures </w:t>
            </w:r>
            <w:r w:rsidR="00033DD5">
              <w:t>a</w:t>
            </w:r>
            <w:r w:rsidR="007F7E13">
              <w:t>nd work instructions</w:t>
            </w:r>
          </w:p>
          <w:p w14:paraId="676DC4AE" w14:textId="5D41AAAC" w:rsidR="007F7E13" w:rsidRDefault="007F7E13" w:rsidP="007F7E13">
            <w:pPr>
              <w:pStyle w:val="SIBulletList1"/>
            </w:pPr>
            <w:r>
              <w:t>workplace and health and safety requirements related to restraining animals</w:t>
            </w:r>
            <w:r w:rsidR="00447208">
              <w:t>,</w:t>
            </w:r>
            <w:r>
              <w:t xml:space="preserve"> and the reasons for these requirements</w:t>
            </w:r>
          </w:p>
          <w:p w14:paraId="2CCDFD46" w14:textId="68BB2397" w:rsidR="009B2843" w:rsidRDefault="007F7E13" w:rsidP="00A307CC">
            <w:pPr>
              <w:pStyle w:val="SIBulletList1"/>
            </w:pPr>
            <w:r>
              <w:t>characteristics of breeds, sex and age of animals as they relate to work duties</w:t>
            </w:r>
            <w:r w:rsidR="00A307C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904BFB" w14:textId="00C2CA80" w:rsidR="000B2097" w:rsidRDefault="000B2097" w:rsidP="000B209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1BF7D14" w14:textId="77777777" w:rsidR="000B2097" w:rsidRPr="00095527" w:rsidRDefault="000B2097" w:rsidP="000B2097">
            <w:pPr>
              <w:pStyle w:val="SIBulletList1"/>
            </w:pPr>
            <w:r w:rsidRPr="00095527">
              <w:t>physical conditions:</w:t>
            </w:r>
          </w:p>
          <w:p w14:paraId="601641DC" w14:textId="6E51373D" w:rsidR="000B2097" w:rsidRPr="00944846" w:rsidRDefault="000B2097" w:rsidP="009E63D3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skills must be demonstrated a</w:t>
            </w:r>
            <w:r w:rsidR="008A2CAE" w:rsidRPr="00944846">
              <w:rPr>
                <w:i/>
                <w:iCs/>
              </w:rPr>
              <w:t xml:space="preserve"> </w:t>
            </w:r>
            <w:r w:rsidR="0009380B">
              <w:rPr>
                <w:i/>
                <w:iCs/>
              </w:rPr>
              <w:t>meat processing</w:t>
            </w:r>
            <w:r w:rsidR="008A2CAE" w:rsidRPr="00944846">
              <w:rPr>
                <w:i/>
                <w:iCs/>
              </w:rPr>
              <w:t xml:space="preserve"> premises at workplace production speed</w:t>
            </w:r>
          </w:p>
          <w:p w14:paraId="1A2C88AF" w14:textId="06680862" w:rsidR="000B2097" w:rsidRPr="00095527" w:rsidRDefault="000B2097" w:rsidP="000B2097">
            <w:pPr>
              <w:pStyle w:val="SIBulletList1"/>
            </w:pPr>
            <w:r w:rsidRPr="00095527">
              <w:t>resources, equipment and materials:</w:t>
            </w:r>
          </w:p>
          <w:p w14:paraId="6796B441" w14:textId="56E00FE9" w:rsidR="00F132AB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personal protective equipment</w:t>
            </w:r>
          </w:p>
          <w:p w14:paraId="2D9F38D5" w14:textId="7A940D9D" w:rsidR="00A57B93" w:rsidRPr="00944846" w:rsidRDefault="00A57B93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restraining equipment</w:t>
            </w:r>
          </w:p>
          <w:p w14:paraId="2654F329" w14:textId="202286B6" w:rsidR="000B2097" w:rsidRPr="00944846" w:rsidRDefault="00F132AB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animals to restrain</w:t>
            </w:r>
          </w:p>
          <w:p w14:paraId="24013FAB" w14:textId="77777777" w:rsidR="000B2097" w:rsidRPr="00095527" w:rsidRDefault="000B2097" w:rsidP="000B2097">
            <w:pPr>
              <w:pStyle w:val="SIBulletList1"/>
            </w:pPr>
            <w:r w:rsidRPr="00095527">
              <w:t>specifications:</w:t>
            </w:r>
          </w:p>
          <w:p w14:paraId="5EF43971" w14:textId="6CCF4F62" w:rsidR="000B2097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task-related documents</w:t>
            </w:r>
          </w:p>
          <w:p w14:paraId="41E44EF6" w14:textId="77777777" w:rsidR="001B7C4D" w:rsidRPr="00944846" w:rsidRDefault="000B2097" w:rsidP="000B2097">
            <w:pPr>
              <w:pStyle w:val="SIBulletList2"/>
              <w:rPr>
                <w:i/>
                <w:iCs/>
              </w:rPr>
            </w:pPr>
            <w:r w:rsidRPr="00944846">
              <w:rPr>
                <w:i/>
                <w:iCs/>
              </w:rPr>
              <w:t>animal welfare requirements</w:t>
            </w:r>
          </w:p>
          <w:p w14:paraId="72F8668E" w14:textId="68255876" w:rsidR="001B7C4D" w:rsidRDefault="008A2CAE" w:rsidP="009E63D3">
            <w:pPr>
              <w:pStyle w:val="SIBulletList1"/>
            </w:pPr>
            <w:r>
              <w:t>personnel</w:t>
            </w:r>
            <w:r w:rsidR="001B7C4D">
              <w:t>:</w:t>
            </w:r>
          </w:p>
          <w:p w14:paraId="5A4C9857" w14:textId="3B3D7F8C" w:rsidR="000B2097" w:rsidRPr="00944846" w:rsidRDefault="00BD258C" w:rsidP="000B2097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7C4D" w:rsidRPr="00944846">
              <w:rPr>
                <w:i/>
                <w:iCs/>
              </w:rPr>
              <w:t>team members and supervisor</w:t>
            </w:r>
            <w:r w:rsidR="00D53D29">
              <w:rPr>
                <w:i/>
                <w:iCs/>
              </w:rPr>
              <w:t xml:space="preserve"> or mentor</w:t>
            </w:r>
            <w:r w:rsidR="000B2097" w:rsidRPr="00944846">
              <w:rPr>
                <w:i/>
                <w:iCs/>
              </w:rPr>
              <w:t>.</w:t>
            </w:r>
          </w:p>
          <w:p w14:paraId="477D17D9" w14:textId="77777777" w:rsidR="000B2097" w:rsidRDefault="000B2097" w:rsidP="000B209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34B8C5" w14:textId="77777777" w:rsidR="0083742E" w:rsidRDefault="000B2097" w:rsidP="000B2097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7C943A" w14:textId="77777777" w:rsidR="00E8059E" w:rsidRPr="002169F5" w:rsidRDefault="00E8059E" w:rsidP="00E8059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E567E06" w:rsidR="00E8059E" w:rsidRDefault="00E8059E" w:rsidP="000B2097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4152E963" w:rsidR="00CD3DE8" w:rsidRDefault="00447208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5F8C3" w14:textId="77777777" w:rsidR="007051B3" w:rsidRDefault="007051B3" w:rsidP="00A31F58">
      <w:pPr>
        <w:spacing w:after="0" w:line="240" w:lineRule="auto"/>
      </w:pPr>
      <w:r>
        <w:separator/>
      </w:r>
    </w:p>
  </w:endnote>
  <w:endnote w:type="continuationSeparator" w:id="0">
    <w:p w14:paraId="451A9393" w14:textId="77777777" w:rsidR="007051B3" w:rsidRDefault="007051B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8076D" w14:textId="77777777" w:rsidR="007051B3" w:rsidRDefault="007051B3" w:rsidP="00A31F58">
      <w:pPr>
        <w:spacing w:after="0" w:line="240" w:lineRule="auto"/>
      </w:pPr>
      <w:r>
        <w:separator/>
      </w:r>
    </w:p>
  </w:footnote>
  <w:footnote w:type="continuationSeparator" w:id="0">
    <w:p w14:paraId="796B39FE" w14:textId="77777777" w:rsidR="007051B3" w:rsidRDefault="007051B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5D4F6" w14:textId="67DC2E4C" w:rsidR="00C960E6" w:rsidRDefault="002924F8">
    <w:pPr>
      <w:pStyle w:val="Header"/>
    </w:pPr>
    <w:sdt>
      <w:sdtPr>
        <w:id w:val="-162399513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3742E" w:rsidRPr="00690997">
          <w:rPr>
            <w:rFonts w:eastAsia="Times New Roman" w:cstheme="minorHAnsi"/>
            <w:lang w:eastAsia="en-AU"/>
          </w:rPr>
          <w:t>AMPLSK</w:t>
        </w:r>
        <w:r w:rsidR="0055496E">
          <w:rPr>
            <w:rFonts w:eastAsia="Times New Roman" w:cstheme="minorHAnsi"/>
            <w:lang w:eastAsia="en-AU"/>
          </w:rPr>
          <w:t>2</w:t>
        </w:r>
        <w:r w:rsidR="00977960">
          <w:rPr>
            <w:rFonts w:eastAsia="Times New Roman" w:cstheme="minorHAnsi"/>
            <w:lang w:eastAsia="en-AU"/>
          </w:rPr>
          <w:t>04</w:t>
        </w:r>
        <w:r w:rsidR="00637006" w:rsidRPr="00637006">
          <w:t xml:space="preserve"> Restrain animal</w:t>
        </w:r>
      </w:sdtContent>
    </w:sdt>
    <w:r w:rsidR="005F1DAC">
      <w:t>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075"/>
    <w:rsid w:val="00010702"/>
    <w:rsid w:val="00012E4E"/>
    <w:rsid w:val="00014330"/>
    <w:rsid w:val="000174A4"/>
    <w:rsid w:val="0002319B"/>
    <w:rsid w:val="00023FBF"/>
    <w:rsid w:val="00025A19"/>
    <w:rsid w:val="00033DD5"/>
    <w:rsid w:val="00034662"/>
    <w:rsid w:val="00034AD5"/>
    <w:rsid w:val="00065613"/>
    <w:rsid w:val="0006755A"/>
    <w:rsid w:val="00087D4D"/>
    <w:rsid w:val="0009380B"/>
    <w:rsid w:val="00093962"/>
    <w:rsid w:val="00097368"/>
    <w:rsid w:val="000A3C05"/>
    <w:rsid w:val="000B2097"/>
    <w:rsid w:val="000C2D63"/>
    <w:rsid w:val="000C695D"/>
    <w:rsid w:val="000D2541"/>
    <w:rsid w:val="000D7106"/>
    <w:rsid w:val="001016D4"/>
    <w:rsid w:val="001229A8"/>
    <w:rsid w:val="00145CA6"/>
    <w:rsid w:val="00165A1B"/>
    <w:rsid w:val="00181EB8"/>
    <w:rsid w:val="0018209D"/>
    <w:rsid w:val="0018245B"/>
    <w:rsid w:val="00191B2B"/>
    <w:rsid w:val="001A0671"/>
    <w:rsid w:val="001A4CE5"/>
    <w:rsid w:val="001B320C"/>
    <w:rsid w:val="001B7C4D"/>
    <w:rsid w:val="001C5F53"/>
    <w:rsid w:val="001D04FC"/>
    <w:rsid w:val="001F15A4"/>
    <w:rsid w:val="001F3B6C"/>
    <w:rsid w:val="002269B6"/>
    <w:rsid w:val="00241F8D"/>
    <w:rsid w:val="00243D66"/>
    <w:rsid w:val="00245AF9"/>
    <w:rsid w:val="00252B64"/>
    <w:rsid w:val="002536CE"/>
    <w:rsid w:val="00264A12"/>
    <w:rsid w:val="002924F8"/>
    <w:rsid w:val="002941AB"/>
    <w:rsid w:val="002A023E"/>
    <w:rsid w:val="002A4AF9"/>
    <w:rsid w:val="002B6FFD"/>
    <w:rsid w:val="002B779C"/>
    <w:rsid w:val="002C51A2"/>
    <w:rsid w:val="002D45DD"/>
    <w:rsid w:val="002D785C"/>
    <w:rsid w:val="002F184C"/>
    <w:rsid w:val="002F1F73"/>
    <w:rsid w:val="00303F8C"/>
    <w:rsid w:val="0030553A"/>
    <w:rsid w:val="00320155"/>
    <w:rsid w:val="003347F6"/>
    <w:rsid w:val="003460BC"/>
    <w:rsid w:val="00354ED3"/>
    <w:rsid w:val="003556ED"/>
    <w:rsid w:val="00357C5E"/>
    <w:rsid w:val="00370A20"/>
    <w:rsid w:val="00371235"/>
    <w:rsid w:val="00395F92"/>
    <w:rsid w:val="003A3607"/>
    <w:rsid w:val="003A599B"/>
    <w:rsid w:val="003A69B0"/>
    <w:rsid w:val="003C2946"/>
    <w:rsid w:val="003C5726"/>
    <w:rsid w:val="003D1B2C"/>
    <w:rsid w:val="003D61C8"/>
    <w:rsid w:val="003E0193"/>
    <w:rsid w:val="003E5959"/>
    <w:rsid w:val="003F426B"/>
    <w:rsid w:val="004011B0"/>
    <w:rsid w:val="00402388"/>
    <w:rsid w:val="00422906"/>
    <w:rsid w:val="00427903"/>
    <w:rsid w:val="00436CCB"/>
    <w:rsid w:val="00440F57"/>
    <w:rsid w:val="00442C66"/>
    <w:rsid w:val="0044538D"/>
    <w:rsid w:val="00446658"/>
    <w:rsid w:val="00447208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7522"/>
    <w:rsid w:val="004F1592"/>
    <w:rsid w:val="0050441E"/>
    <w:rsid w:val="00517713"/>
    <w:rsid w:val="005366D2"/>
    <w:rsid w:val="005521B7"/>
    <w:rsid w:val="0055496E"/>
    <w:rsid w:val="00565971"/>
    <w:rsid w:val="00574B57"/>
    <w:rsid w:val="00584F93"/>
    <w:rsid w:val="00586559"/>
    <w:rsid w:val="005942D1"/>
    <w:rsid w:val="005D6BB7"/>
    <w:rsid w:val="005E7C5F"/>
    <w:rsid w:val="005F1DAC"/>
    <w:rsid w:val="00600188"/>
    <w:rsid w:val="006163E3"/>
    <w:rsid w:val="006211B9"/>
    <w:rsid w:val="00637006"/>
    <w:rsid w:val="006474E2"/>
    <w:rsid w:val="00655E0E"/>
    <w:rsid w:val="00663B83"/>
    <w:rsid w:val="006662BC"/>
    <w:rsid w:val="006721AD"/>
    <w:rsid w:val="006F6C94"/>
    <w:rsid w:val="007051B3"/>
    <w:rsid w:val="007062B6"/>
    <w:rsid w:val="00711827"/>
    <w:rsid w:val="0071412A"/>
    <w:rsid w:val="00715042"/>
    <w:rsid w:val="0072163B"/>
    <w:rsid w:val="0073050A"/>
    <w:rsid w:val="0073329E"/>
    <w:rsid w:val="00752951"/>
    <w:rsid w:val="00756504"/>
    <w:rsid w:val="00761AE8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7F7E13"/>
    <w:rsid w:val="00817AEA"/>
    <w:rsid w:val="00831440"/>
    <w:rsid w:val="00833178"/>
    <w:rsid w:val="00834C3B"/>
    <w:rsid w:val="0083742E"/>
    <w:rsid w:val="00874912"/>
    <w:rsid w:val="00881257"/>
    <w:rsid w:val="0088683C"/>
    <w:rsid w:val="008A2CAE"/>
    <w:rsid w:val="008B6C58"/>
    <w:rsid w:val="008F022F"/>
    <w:rsid w:val="009040DB"/>
    <w:rsid w:val="0090570A"/>
    <w:rsid w:val="00907C4B"/>
    <w:rsid w:val="00910C3C"/>
    <w:rsid w:val="00914B8F"/>
    <w:rsid w:val="0091674B"/>
    <w:rsid w:val="00936924"/>
    <w:rsid w:val="0094240E"/>
    <w:rsid w:val="00944846"/>
    <w:rsid w:val="00951B10"/>
    <w:rsid w:val="00951FD0"/>
    <w:rsid w:val="0096322E"/>
    <w:rsid w:val="00971BCB"/>
    <w:rsid w:val="00977960"/>
    <w:rsid w:val="00980521"/>
    <w:rsid w:val="009834A0"/>
    <w:rsid w:val="00996B07"/>
    <w:rsid w:val="009A7037"/>
    <w:rsid w:val="009B2843"/>
    <w:rsid w:val="009B2D0A"/>
    <w:rsid w:val="009B3F2C"/>
    <w:rsid w:val="009B6F26"/>
    <w:rsid w:val="009C0027"/>
    <w:rsid w:val="009C1A4C"/>
    <w:rsid w:val="009C6E3E"/>
    <w:rsid w:val="009C7148"/>
    <w:rsid w:val="009D59CE"/>
    <w:rsid w:val="009E63D3"/>
    <w:rsid w:val="009F6E71"/>
    <w:rsid w:val="00A173C7"/>
    <w:rsid w:val="00A2515C"/>
    <w:rsid w:val="00A2674E"/>
    <w:rsid w:val="00A307CC"/>
    <w:rsid w:val="00A31F58"/>
    <w:rsid w:val="00A4258A"/>
    <w:rsid w:val="00A53F82"/>
    <w:rsid w:val="00A57B93"/>
    <w:rsid w:val="00A6352D"/>
    <w:rsid w:val="00A711F2"/>
    <w:rsid w:val="00A74884"/>
    <w:rsid w:val="00A84830"/>
    <w:rsid w:val="00A965FD"/>
    <w:rsid w:val="00AC3944"/>
    <w:rsid w:val="00AD3EFF"/>
    <w:rsid w:val="00AE4A97"/>
    <w:rsid w:val="00AF1960"/>
    <w:rsid w:val="00AF6FF0"/>
    <w:rsid w:val="00B12287"/>
    <w:rsid w:val="00B16713"/>
    <w:rsid w:val="00B35146"/>
    <w:rsid w:val="00B5565F"/>
    <w:rsid w:val="00B55FD2"/>
    <w:rsid w:val="00B6084E"/>
    <w:rsid w:val="00B654CA"/>
    <w:rsid w:val="00B6649F"/>
    <w:rsid w:val="00B75D1E"/>
    <w:rsid w:val="00B76695"/>
    <w:rsid w:val="00B93720"/>
    <w:rsid w:val="00B9729C"/>
    <w:rsid w:val="00BB56FA"/>
    <w:rsid w:val="00BB6E0C"/>
    <w:rsid w:val="00BD258C"/>
    <w:rsid w:val="00BE46B2"/>
    <w:rsid w:val="00BE55AA"/>
    <w:rsid w:val="00BE6877"/>
    <w:rsid w:val="00C05361"/>
    <w:rsid w:val="00C07989"/>
    <w:rsid w:val="00C12347"/>
    <w:rsid w:val="00C2150B"/>
    <w:rsid w:val="00C43F3C"/>
    <w:rsid w:val="00C63F9B"/>
    <w:rsid w:val="00C64F9C"/>
    <w:rsid w:val="00C65106"/>
    <w:rsid w:val="00C960E6"/>
    <w:rsid w:val="00CB19F1"/>
    <w:rsid w:val="00CB334A"/>
    <w:rsid w:val="00CB37E5"/>
    <w:rsid w:val="00CC037A"/>
    <w:rsid w:val="00CD2975"/>
    <w:rsid w:val="00CD3DE8"/>
    <w:rsid w:val="00CE1FE3"/>
    <w:rsid w:val="00CE6439"/>
    <w:rsid w:val="00CF29BC"/>
    <w:rsid w:val="00D0241F"/>
    <w:rsid w:val="00D0729D"/>
    <w:rsid w:val="00D14D88"/>
    <w:rsid w:val="00D31236"/>
    <w:rsid w:val="00D53D29"/>
    <w:rsid w:val="00D65E4C"/>
    <w:rsid w:val="00D841E3"/>
    <w:rsid w:val="00D91902"/>
    <w:rsid w:val="00D9385D"/>
    <w:rsid w:val="00DA13E4"/>
    <w:rsid w:val="00DB1384"/>
    <w:rsid w:val="00DB4D12"/>
    <w:rsid w:val="00DC3C60"/>
    <w:rsid w:val="00E12424"/>
    <w:rsid w:val="00E138E9"/>
    <w:rsid w:val="00E36656"/>
    <w:rsid w:val="00E374F7"/>
    <w:rsid w:val="00E37DEC"/>
    <w:rsid w:val="00E4130D"/>
    <w:rsid w:val="00E45010"/>
    <w:rsid w:val="00E45F64"/>
    <w:rsid w:val="00E47868"/>
    <w:rsid w:val="00E54B60"/>
    <w:rsid w:val="00E5576D"/>
    <w:rsid w:val="00E6728E"/>
    <w:rsid w:val="00E8059E"/>
    <w:rsid w:val="00EA310E"/>
    <w:rsid w:val="00EB429F"/>
    <w:rsid w:val="00EB7BD5"/>
    <w:rsid w:val="00EC3A06"/>
    <w:rsid w:val="00ED1034"/>
    <w:rsid w:val="00EE539E"/>
    <w:rsid w:val="00EF38D5"/>
    <w:rsid w:val="00EF51F8"/>
    <w:rsid w:val="00F07637"/>
    <w:rsid w:val="00F132AB"/>
    <w:rsid w:val="00F1749F"/>
    <w:rsid w:val="00F24E28"/>
    <w:rsid w:val="00F25DA0"/>
    <w:rsid w:val="00F35219"/>
    <w:rsid w:val="00F3546E"/>
    <w:rsid w:val="00F4120A"/>
    <w:rsid w:val="00F42313"/>
    <w:rsid w:val="00F4670D"/>
    <w:rsid w:val="00F5424D"/>
    <w:rsid w:val="00F647A0"/>
    <w:rsid w:val="00F71ABC"/>
    <w:rsid w:val="00F900CF"/>
    <w:rsid w:val="00FD271A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3742E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8059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805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05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29BE40-DC8E-44E9-93E0-3C5706B72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4DD76-F7FA-4283-86EB-E0CDFCB770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1527E-B513-45CA-996D-5E335E929D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1002</Words>
  <Characters>6440</Characters>
  <Application>Microsoft Office Word</Application>
  <DocSecurity>0</DocSecurity>
  <Lines>207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55</cp:revision>
  <dcterms:created xsi:type="dcterms:W3CDTF">2023-11-14T00:27:00Z</dcterms:created>
  <dcterms:modified xsi:type="dcterms:W3CDTF">2025-11-12T23:25:00Z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